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4AC7834" w:rsidR="00067FE2" w:rsidRDefault="00536621" w:rsidP="0069366B">
            <w:pPr>
              <w:pStyle w:val="Header"/>
              <w:jc w:val="center"/>
            </w:pPr>
            <w:hyperlink r:id="rId8" w:history="1">
              <w:r>
                <w:rPr>
                  <w:rStyle w:val="Hyperlink"/>
                </w:rPr>
                <w:t>1166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E0F377A" w:rsidR="00067FE2" w:rsidRDefault="00D43D01" w:rsidP="00F44236">
            <w:pPr>
              <w:pStyle w:val="Header"/>
            </w:pPr>
            <w:r>
              <w:t>Protected Information Status of DC Tie Schedule Information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01CC7F5" w:rsidR="00067FE2" w:rsidRPr="00E01925" w:rsidRDefault="00536621" w:rsidP="00F44236">
            <w:pPr>
              <w:pStyle w:val="NormalArial"/>
            </w:pPr>
            <w:r>
              <w:t>March 7,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9B147B">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05EF8DB3" w:rsidR="009D17F0" w:rsidRPr="00FB509B" w:rsidRDefault="0066370F" w:rsidP="009B147B">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B147B">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0A405264" w:rsidR="009D17F0" w:rsidRPr="00FB509B" w:rsidRDefault="00AD5A97" w:rsidP="009B147B">
            <w:pPr>
              <w:pStyle w:val="NormalArial"/>
              <w:spacing w:before="120" w:after="120"/>
            </w:pPr>
            <w:r>
              <w:t>Section 1</w:t>
            </w:r>
            <w:r w:rsidR="001F1010">
              <w:t>.3.1.1</w:t>
            </w:r>
            <w:r>
              <w:t xml:space="preserve">, </w:t>
            </w:r>
            <w:r w:rsidR="001F1010">
              <w:t>Items Considered Protected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B147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CAD573D" w:rsidR="00C9766A" w:rsidRPr="00FB509B" w:rsidRDefault="00AD5A97" w:rsidP="009B147B">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B147B">
            <w:pPr>
              <w:pStyle w:val="Header"/>
              <w:spacing w:before="120" w:after="120"/>
            </w:pPr>
            <w:r>
              <w:t>Revision Description</w:t>
            </w:r>
          </w:p>
        </w:tc>
        <w:tc>
          <w:tcPr>
            <w:tcW w:w="7560" w:type="dxa"/>
            <w:gridSpan w:val="2"/>
            <w:tcBorders>
              <w:bottom w:val="single" w:sz="4" w:space="0" w:color="auto"/>
            </w:tcBorders>
            <w:vAlign w:val="center"/>
          </w:tcPr>
          <w:p w14:paraId="6A00AE95" w14:textId="1357306E" w:rsidR="009D17F0" w:rsidRPr="00FB509B" w:rsidRDefault="00AD5A97" w:rsidP="009B147B">
            <w:pPr>
              <w:pStyle w:val="NormalArial"/>
              <w:spacing w:before="120" w:after="120"/>
            </w:pPr>
            <w:r>
              <w:t xml:space="preserve">This Nodal Protocol Revision Request (NPRR) changes the expiration date for the Protected Information status of </w:t>
            </w:r>
            <w:r w:rsidR="00084E41">
              <w:t xml:space="preserve">Direct Current </w:t>
            </w:r>
            <w:r>
              <w:t xml:space="preserve"> Tie </w:t>
            </w:r>
            <w:r w:rsidR="00084E41">
              <w:t xml:space="preserve">(DC Tie) </w:t>
            </w:r>
            <w:r>
              <w:t xml:space="preserve">Schedule information from 60 days after the applicable Operating Day to the date on which ERCOT files the report with the Public Utility Commission of Texas (PUCT) that is required by </w:t>
            </w:r>
            <w:r w:rsidRPr="007732B5">
              <w:t>P.U.C. SUBST. R. 25.192</w:t>
            </w:r>
            <w:r w:rsidR="008C66D2">
              <w:t>, Transmission Rates for Export from ERCOT</w:t>
            </w:r>
            <w:r w:rsidR="0032749E">
              <w:t>,</w:t>
            </w:r>
            <w:r w:rsidRPr="007732B5">
              <w:t xml:space="preserve"> relating to  energy imported and exported over  DC </w:t>
            </w:r>
            <w:r>
              <w:t>T</w:t>
            </w:r>
            <w:r w:rsidRPr="007732B5">
              <w:t>ie</w:t>
            </w:r>
            <w:r w:rsidR="00473244">
              <w:t>s</w:t>
            </w:r>
            <w:r w:rsidRPr="007732B5">
              <w:t xml:space="preserve"> interconnected </w:t>
            </w:r>
            <w:r w:rsidR="00AD154C">
              <w:t>to</w:t>
            </w:r>
            <w:r w:rsidRPr="007732B5">
              <w:t xml:space="preserve"> the ERCOT </w:t>
            </w:r>
            <w:r w:rsidR="00AD154C">
              <w:t>System</w:t>
            </w:r>
            <w:r>
              <w:t>. This brings the</w:t>
            </w:r>
            <w:r w:rsidR="001C32FA">
              <w:t xml:space="preserve"> ERCOT </w:t>
            </w:r>
            <w:r>
              <w:t xml:space="preserve">Protocols into alignment with current PUCT </w:t>
            </w:r>
            <w:r w:rsidR="009B147B">
              <w:t>R</w:t>
            </w:r>
            <w:r>
              <w:t>ules.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6B41979"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4539A512"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6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9B30BA0" w:rsidR="00E71C39" w:rsidRDefault="00E71C39" w:rsidP="00E71C39">
            <w:pPr>
              <w:pStyle w:val="NormalArial"/>
              <w:spacing w:before="120"/>
              <w:rPr>
                <w:iCs/>
                <w:kern w:val="24"/>
              </w:rPr>
            </w:pPr>
            <w:r w:rsidRPr="006629C8">
              <w:object w:dxaOrig="225" w:dyaOrig="225" w14:anchorId="4BC6ADE8">
                <v:shape id="_x0000_i1041" type="#_x0000_t75" style="width:16pt;height:15pt" o:ole="">
                  <v:imagedata r:id="rId9" o:title=""/>
                </v:shape>
                <w:control r:id="rId13" w:name="TextBox12" w:shapeid="_x0000_i1041"/>
              </w:object>
            </w:r>
            <w:r w:rsidRPr="006629C8">
              <w:t xml:space="preserve">  </w:t>
            </w:r>
            <w:r>
              <w:rPr>
                <w:iCs/>
                <w:kern w:val="24"/>
              </w:rPr>
              <w:t>Market efficiencies or enhancements</w:t>
            </w:r>
          </w:p>
          <w:p w14:paraId="0E922105" w14:textId="2A1A95AB" w:rsidR="00E71C39" w:rsidRDefault="00E71C39" w:rsidP="00E71C39">
            <w:pPr>
              <w:pStyle w:val="NormalArial"/>
              <w:spacing w:before="120"/>
              <w:rPr>
                <w:iCs/>
                <w:kern w:val="24"/>
              </w:rPr>
            </w:pPr>
            <w:r w:rsidRPr="006629C8">
              <w:object w:dxaOrig="225" w:dyaOrig="225" w14:anchorId="200A7673">
                <v:shape id="_x0000_i1043" type="#_x0000_t75" style="width:16pt;height:15pt" o:ole="">
                  <v:imagedata r:id="rId9" o:title=""/>
                </v:shape>
                <w:control r:id="rId14" w:name="TextBox13" w:shapeid="_x0000_i1043"/>
              </w:object>
            </w:r>
            <w:r w:rsidRPr="006629C8">
              <w:t xml:space="preserve">  </w:t>
            </w:r>
            <w:r>
              <w:rPr>
                <w:iCs/>
                <w:kern w:val="24"/>
              </w:rPr>
              <w:t>Administrative</w:t>
            </w:r>
          </w:p>
          <w:p w14:paraId="17096D73" w14:textId="38E0750D" w:rsidR="00E71C39" w:rsidRDefault="00E71C39" w:rsidP="00E71C39">
            <w:pPr>
              <w:pStyle w:val="NormalArial"/>
              <w:spacing w:before="120"/>
              <w:rPr>
                <w:iCs/>
                <w:kern w:val="24"/>
              </w:rPr>
            </w:pPr>
            <w:r w:rsidRPr="006629C8">
              <w:object w:dxaOrig="225" w:dyaOrig="225" w14:anchorId="4C6ED319">
                <v:shape id="_x0000_i1045" type="#_x0000_t75" style="width:16pt;height:15pt" o:ole="">
                  <v:imagedata r:id="rId15" o:title=""/>
                </v:shape>
                <w:control r:id="rId16" w:name="TextBox14" w:shapeid="_x0000_i1045"/>
              </w:object>
            </w:r>
            <w:r w:rsidRPr="006629C8">
              <w:t xml:space="preserve">  </w:t>
            </w:r>
            <w:r>
              <w:rPr>
                <w:iCs/>
                <w:kern w:val="24"/>
              </w:rPr>
              <w:t>Regulatory requirements</w:t>
            </w:r>
          </w:p>
          <w:p w14:paraId="5FB89AD5" w14:textId="0E4D3B07"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6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9B147B">
            <w:pPr>
              <w:pStyle w:val="NormalArial"/>
              <w:spacing w:after="120"/>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5032A5D" w14:textId="25505278" w:rsidR="00AD5A97" w:rsidRDefault="001C32FA" w:rsidP="00AD5A97">
            <w:pPr>
              <w:pStyle w:val="NormalArial"/>
              <w:spacing w:before="120" w:after="120"/>
            </w:pPr>
            <w:r>
              <w:t xml:space="preserve">The revisions to Protocol Section 1.3.1.1, Items Considered Protected Information, </w:t>
            </w:r>
            <w:r w:rsidR="00AD5A97">
              <w:t xml:space="preserve">is needed </w:t>
            </w:r>
            <w:r>
              <w:t xml:space="preserve">because this Section </w:t>
            </w:r>
            <w:r w:rsidR="00AD5A97">
              <w:t xml:space="preserve">has become ineffective </w:t>
            </w:r>
            <w:r>
              <w:t>since</w:t>
            </w:r>
            <w:r w:rsidR="00480E35">
              <w:t xml:space="preserve"> </w:t>
            </w:r>
            <w:r w:rsidR="00AD5A97">
              <w:t xml:space="preserve">it now conflicts with </w:t>
            </w:r>
            <w:r>
              <w:t xml:space="preserve">recently amended </w:t>
            </w:r>
            <w:r w:rsidR="00AD5A97" w:rsidRPr="007732B5">
              <w:t>P.U.C. SUBST. R. 25.192</w:t>
            </w:r>
            <w:r w:rsidR="00AD5A97">
              <w:t xml:space="preserve">. </w:t>
            </w:r>
          </w:p>
          <w:p w14:paraId="457D160A" w14:textId="54460C5E" w:rsidR="00AD5A97" w:rsidRDefault="001C32FA" w:rsidP="00AD5A97">
            <w:pPr>
              <w:pStyle w:val="NormalArial"/>
              <w:spacing w:before="120" w:after="120"/>
            </w:pPr>
            <w:r>
              <w:t>Paragraph (e)(4) of</w:t>
            </w:r>
            <w:r w:rsidR="0032749E">
              <w:t xml:space="preserve"> </w:t>
            </w:r>
            <w:r w:rsidR="00AD5A97" w:rsidRPr="007732B5">
              <w:t xml:space="preserve">P.U.C. SUBST. R. 25.192 </w:t>
            </w:r>
            <w:r w:rsidR="00AD5A97">
              <w:t xml:space="preserve">requires ERCOT to file a public monthly report with the PUCT </w:t>
            </w:r>
            <w:r w:rsidR="00AD5A97" w:rsidRPr="0027362D">
              <w:t xml:space="preserve">stating the total amount of </w:t>
            </w:r>
            <w:r w:rsidR="00AD5A97" w:rsidRPr="0027362D">
              <w:lastRenderedPageBreak/>
              <w:t xml:space="preserve">energy imported and exported over each DC </w:t>
            </w:r>
            <w:r w:rsidR="00AD5A97">
              <w:t>T</w:t>
            </w:r>
            <w:r w:rsidR="00AD5A97" w:rsidRPr="0027362D">
              <w:t xml:space="preserve">ie for the calendar month. </w:t>
            </w:r>
            <w:r w:rsidR="009B147B">
              <w:t xml:space="preserve"> </w:t>
            </w:r>
            <w:r w:rsidR="00AD5A97" w:rsidRPr="0027362D">
              <w:t xml:space="preserve">The report must also include the total amount of energy exported from the </w:t>
            </w:r>
            <w:r w:rsidR="00AD5A97" w:rsidRPr="0032749E">
              <w:t xml:space="preserve">ERCOT </w:t>
            </w:r>
            <w:r w:rsidR="0032749E">
              <w:t>R</w:t>
            </w:r>
            <w:r w:rsidR="00AD5A97" w:rsidRPr="0032749E">
              <w:t>egion</w:t>
            </w:r>
            <w:r w:rsidR="00AD5A97" w:rsidRPr="0027362D">
              <w:t xml:space="preserve"> during the reporting month and each of the preceding 11 calendar months, reported by </w:t>
            </w:r>
            <w:r w:rsidR="009B147B">
              <w:t>Qualified Scheduling Entity (QSE)</w:t>
            </w:r>
            <w:r w:rsidR="00AD5A97" w:rsidRPr="0027362D">
              <w:t>.</w:t>
            </w:r>
            <w:r w:rsidR="009B147B">
              <w:t xml:space="preserve"> </w:t>
            </w:r>
            <w:r w:rsidR="00AD5A97" w:rsidRPr="0027362D">
              <w:t xml:space="preserve"> </w:t>
            </w:r>
            <w:r w:rsidR="00AD5A97">
              <w:t>ERCOT is required to file each report</w:t>
            </w:r>
            <w:r w:rsidR="00AD5A97" w:rsidRPr="0027362D">
              <w:t xml:space="preserve"> within 45 days of the end of the reporting month</w:t>
            </w:r>
            <w:r w:rsidR="00AD5A97">
              <w:t xml:space="preserve">. </w:t>
            </w:r>
          </w:p>
          <w:p w14:paraId="313E5647" w14:textId="01D404AE" w:rsidR="00625E5D" w:rsidRPr="00625E5D" w:rsidRDefault="00AD5A97" w:rsidP="00AD5A97">
            <w:pPr>
              <w:pStyle w:val="NormalArial"/>
              <w:spacing w:before="120" w:after="120"/>
              <w:rPr>
                <w:iCs/>
                <w:kern w:val="24"/>
              </w:rPr>
            </w:pPr>
            <w:r>
              <w:t xml:space="preserve">Since the revised </w:t>
            </w:r>
            <w:r w:rsidR="001C32FA">
              <w:t xml:space="preserve">paragraph (e)(4) of </w:t>
            </w:r>
            <w:r w:rsidRPr="007732B5">
              <w:t>P.U.C. SUBST. R. 25.192</w:t>
            </w:r>
            <w:r w:rsidR="000F464C">
              <w:t>,</w:t>
            </w:r>
            <w:r>
              <w:t xml:space="preserve"> requires ERCOT to file this report within 45 days of the end of the reporting month, there is a conflict with Protocol Section 1</w:t>
            </w:r>
            <w:r w:rsidR="00AD154C">
              <w:t>.3.1.1</w:t>
            </w:r>
            <w:r>
              <w:t xml:space="preserve"> requirement that DC Tie Schedule information must remain confidential for 60 days following the Operating Day. </w:t>
            </w:r>
            <w:r w:rsidR="009B147B">
              <w:t xml:space="preserve"> </w:t>
            </w:r>
            <w:r>
              <w:t xml:space="preserve">PUCT rules take precedence over ERCOT Protocols, and thus a change is needed to bring ERCOT Protocols into alignment with PUCT </w:t>
            </w:r>
            <w:r w:rsidR="00A5281D">
              <w:t>R</w:t>
            </w:r>
            <w:r>
              <w:t xml:space="preserve">ules.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D5A97" w14:paraId="18960E6E" w14:textId="77777777" w:rsidTr="00D176CF">
        <w:trPr>
          <w:cantSplit/>
          <w:trHeight w:val="432"/>
        </w:trPr>
        <w:tc>
          <w:tcPr>
            <w:tcW w:w="2880" w:type="dxa"/>
            <w:shd w:val="clear" w:color="auto" w:fill="FFFFFF"/>
            <w:vAlign w:val="center"/>
          </w:tcPr>
          <w:p w14:paraId="3D988A51" w14:textId="77777777" w:rsidR="00AD5A97" w:rsidRPr="00B93CA0" w:rsidRDefault="00AD5A97" w:rsidP="00AD5A97">
            <w:pPr>
              <w:pStyle w:val="Header"/>
              <w:rPr>
                <w:bCs w:val="0"/>
              </w:rPr>
            </w:pPr>
            <w:r w:rsidRPr="00B93CA0">
              <w:rPr>
                <w:bCs w:val="0"/>
              </w:rPr>
              <w:t>Name</w:t>
            </w:r>
          </w:p>
        </w:tc>
        <w:tc>
          <w:tcPr>
            <w:tcW w:w="7560" w:type="dxa"/>
            <w:vAlign w:val="center"/>
          </w:tcPr>
          <w:p w14:paraId="1FFF1A06" w14:textId="31906940" w:rsidR="00AD5A97" w:rsidRDefault="00AD5A97" w:rsidP="00AD5A97">
            <w:pPr>
              <w:pStyle w:val="NormalArial"/>
            </w:pPr>
            <w:r>
              <w:t xml:space="preserve">Randy Roberts and Doug Fohn </w:t>
            </w:r>
          </w:p>
        </w:tc>
      </w:tr>
      <w:tr w:rsidR="00AD5A97" w14:paraId="7FB64D61" w14:textId="77777777" w:rsidTr="00D176CF">
        <w:trPr>
          <w:cantSplit/>
          <w:trHeight w:val="432"/>
        </w:trPr>
        <w:tc>
          <w:tcPr>
            <w:tcW w:w="2880" w:type="dxa"/>
            <w:shd w:val="clear" w:color="auto" w:fill="FFFFFF"/>
            <w:vAlign w:val="center"/>
          </w:tcPr>
          <w:p w14:paraId="4FB458EB" w14:textId="77777777" w:rsidR="00AD5A97" w:rsidRPr="00B93CA0" w:rsidRDefault="00AD5A97" w:rsidP="00AD5A97">
            <w:pPr>
              <w:pStyle w:val="Header"/>
              <w:rPr>
                <w:bCs w:val="0"/>
              </w:rPr>
            </w:pPr>
            <w:r w:rsidRPr="00B93CA0">
              <w:rPr>
                <w:bCs w:val="0"/>
              </w:rPr>
              <w:t>E-mail Address</w:t>
            </w:r>
          </w:p>
        </w:tc>
        <w:tc>
          <w:tcPr>
            <w:tcW w:w="7560" w:type="dxa"/>
            <w:vAlign w:val="center"/>
          </w:tcPr>
          <w:p w14:paraId="54C409BC" w14:textId="47AB7648" w:rsidR="00AD5A97" w:rsidRDefault="000F464C" w:rsidP="00AD5A97">
            <w:pPr>
              <w:pStyle w:val="NormalArial"/>
            </w:pPr>
            <w:hyperlink r:id="rId18" w:history="1">
              <w:r w:rsidR="00AD5A97" w:rsidRPr="009D68A3">
                <w:rPr>
                  <w:rStyle w:val="Hyperlink"/>
                </w:rPr>
                <w:t>Randy.Roberts@ercot.com</w:t>
              </w:r>
            </w:hyperlink>
            <w:r w:rsidR="00AD5A97">
              <w:t xml:space="preserve">; </w:t>
            </w:r>
            <w:hyperlink r:id="rId19" w:history="1">
              <w:r w:rsidR="00084E41" w:rsidRPr="00B575EE">
                <w:rPr>
                  <w:rStyle w:val="Hyperlink"/>
                </w:rPr>
                <w:t>Doug.Fohn@ercot.com</w:t>
              </w:r>
            </w:hyperlink>
            <w:r w:rsidR="00084E41">
              <w:t xml:space="preserve"> </w:t>
            </w:r>
          </w:p>
        </w:tc>
      </w:tr>
      <w:tr w:rsidR="00AD5A97" w14:paraId="343A715E" w14:textId="77777777" w:rsidTr="00D176CF">
        <w:trPr>
          <w:cantSplit/>
          <w:trHeight w:val="432"/>
        </w:trPr>
        <w:tc>
          <w:tcPr>
            <w:tcW w:w="2880" w:type="dxa"/>
            <w:shd w:val="clear" w:color="auto" w:fill="FFFFFF"/>
            <w:vAlign w:val="center"/>
          </w:tcPr>
          <w:p w14:paraId="0FC38B83" w14:textId="77777777" w:rsidR="00AD5A97" w:rsidRPr="00B93CA0" w:rsidRDefault="00AD5A97" w:rsidP="00AD5A97">
            <w:pPr>
              <w:pStyle w:val="Header"/>
              <w:rPr>
                <w:bCs w:val="0"/>
              </w:rPr>
            </w:pPr>
            <w:r w:rsidRPr="00B93CA0">
              <w:rPr>
                <w:bCs w:val="0"/>
              </w:rPr>
              <w:t>Company</w:t>
            </w:r>
          </w:p>
        </w:tc>
        <w:tc>
          <w:tcPr>
            <w:tcW w:w="7560" w:type="dxa"/>
            <w:vAlign w:val="center"/>
          </w:tcPr>
          <w:p w14:paraId="5BCBCB13" w14:textId="249A30E7" w:rsidR="00AD5A97" w:rsidRDefault="00AD5A97" w:rsidP="00AD5A97">
            <w:pPr>
              <w:pStyle w:val="NormalArial"/>
            </w:pPr>
            <w:r>
              <w:t xml:space="preserve">ERCOT </w:t>
            </w:r>
          </w:p>
        </w:tc>
      </w:tr>
      <w:tr w:rsidR="00AD5A9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D5A97" w:rsidRPr="00B93CA0" w:rsidRDefault="00AD5A97" w:rsidP="00AD5A97">
            <w:pPr>
              <w:pStyle w:val="Header"/>
              <w:rPr>
                <w:bCs w:val="0"/>
              </w:rPr>
            </w:pPr>
            <w:r w:rsidRPr="00B93CA0">
              <w:rPr>
                <w:bCs w:val="0"/>
              </w:rPr>
              <w:t>Phone Number</w:t>
            </w:r>
          </w:p>
        </w:tc>
        <w:tc>
          <w:tcPr>
            <w:tcW w:w="7560" w:type="dxa"/>
            <w:tcBorders>
              <w:bottom w:val="single" w:sz="4" w:space="0" w:color="auto"/>
            </w:tcBorders>
            <w:vAlign w:val="center"/>
          </w:tcPr>
          <w:p w14:paraId="69130F99" w14:textId="4A52CE81" w:rsidR="00AD5A97" w:rsidRDefault="00AD5A97" w:rsidP="00AD5A97">
            <w:pPr>
              <w:pStyle w:val="NormalArial"/>
            </w:pPr>
            <w:r w:rsidRPr="007732B5">
              <w:t>(512) 248</w:t>
            </w:r>
            <w:r>
              <w:t>-</w:t>
            </w:r>
            <w:r w:rsidRPr="007732B5">
              <w:t>3943</w:t>
            </w:r>
            <w:r>
              <w:t xml:space="preserve"> (Randy Roberts); </w:t>
            </w:r>
            <w:r w:rsidRPr="007732B5">
              <w:t>(512) 275</w:t>
            </w:r>
            <w:r>
              <w:t>-</w:t>
            </w:r>
            <w:r w:rsidRPr="007732B5">
              <w:t>7447</w:t>
            </w:r>
            <w:r>
              <w:t xml:space="preserve"> (Doug Fohn)</w:t>
            </w:r>
          </w:p>
        </w:tc>
      </w:tr>
      <w:tr w:rsidR="00AD5A97" w14:paraId="5A40C307" w14:textId="77777777" w:rsidTr="00D176CF">
        <w:trPr>
          <w:cantSplit/>
          <w:trHeight w:val="432"/>
        </w:trPr>
        <w:tc>
          <w:tcPr>
            <w:tcW w:w="2880" w:type="dxa"/>
            <w:shd w:val="clear" w:color="auto" w:fill="FFFFFF"/>
            <w:vAlign w:val="center"/>
          </w:tcPr>
          <w:p w14:paraId="0D6A67F9" w14:textId="77777777" w:rsidR="00AD5A97" w:rsidRPr="00B93CA0" w:rsidRDefault="00AD5A97" w:rsidP="00AD5A97">
            <w:pPr>
              <w:pStyle w:val="Header"/>
              <w:rPr>
                <w:bCs w:val="0"/>
              </w:rPr>
            </w:pPr>
            <w:r>
              <w:rPr>
                <w:bCs w:val="0"/>
              </w:rPr>
              <w:t>Cell</w:t>
            </w:r>
            <w:r w:rsidRPr="00B93CA0">
              <w:rPr>
                <w:bCs w:val="0"/>
              </w:rPr>
              <w:t xml:space="preserve"> Number</w:t>
            </w:r>
          </w:p>
        </w:tc>
        <w:tc>
          <w:tcPr>
            <w:tcW w:w="7560" w:type="dxa"/>
            <w:vAlign w:val="center"/>
          </w:tcPr>
          <w:p w14:paraId="46237B5F" w14:textId="65C91ABB" w:rsidR="00AD5A97" w:rsidRDefault="00AD5A97" w:rsidP="00AD5A97">
            <w:pPr>
              <w:pStyle w:val="NormalArial"/>
            </w:pPr>
            <w:r>
              <w:t>N/A</w:t>
            </w:r>
          </w:p>
        </w:tc>
      </w:tr>
      <w:tr w:rsidR="00AD5A97"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D5A97" w:rsidRPr="00B93CA0" w:rsidRDefault="00AD5A97" w:rsidP="00AD5A97">
            <w:pPr>
              <w:pStyle w:val="Header"/>
              <w:rPr>
                <w:bCs w:val="0"/>
              </w:rPr>
            </w:pPr>
            <w:r>
              <w:rPr>
                <w:bCs w:val="0"/>
              </w:rPr>
              <w:t>Market Segment</w:t>
            </w:r>
          </w:p>
        </w:tc>
        <w:tc>
          <w:tcPr>
            <w:tcW w:w="7560" w:type="dxa"/>
            <w:tcBorders>
              <w:bottom w:val="single" w:sz="4" w:space="0" w:color="auto"/>
            </w:tcBorders>
            <w:vAlign w:val="center"/>
          </w:tcPr>
          <w:p w14:paraId="2A021FEE" w14:textId="6F13590A" w:rsidR="00AD5A97" w:rsidRDefault="00AD5A97" w:rsidP="00AD5A97">
            <w:pPr>
              <w:pStyle w:val="NormalArial"/>
            </w:pPr>
            <w:r>
              <w:t>N/A</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8E6E374" w:rsidR="009A3772" w:rsidRPr="00D56D61" w:rsidRDefault="00AD5A9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9B79BF1" w:rsidR="009A3772" w:rsidRPr="00D56D61" w:rsidRDefault="000F464C">
            <w:pPr>
              <w:pStyle w:val="NormalArial"/>
            </w:pPr>
            <w:hyperlink r:id="rId20" w:history="1">
              <w:r w:rsidR="009B147B" w:rsidRPr="00B575EE">
                <w:rPr>
                  <w:rStyle w:val="Hyperlink"/>
                </w:rPr>
                <w:t>Erin.Wasik-Gutierrez@ercot.com</w:t>
              </w:r>
            </w:hyperlink>
            <w:r w:rsidR="009B147B">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C4CCECB" w:rsidR="009A3772" w:rsidRDefault="00AD5A97">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604A7072" w14:textId="77777777" w:rsidR="00AD154C" w:rsidRDefault="00AD154C" w:rsidP="00AD154C">
      <w:pPr>
        <w:pStyle w:val="H4"/>
      </w:pPr>
      <w:bookmarkStart w:id="0" w:name="_Toc141685007"/>
      <w:bookmarkStart w:id="1" w:name="_Toc73088718"/>
      <w:r>
        <w:t>1.3.1.1</w:t>
      </w:r>
      <w:r>
        <w:tab/>
        <w:t>Items Considered Protected Information</w:t>
      </w:r>
      <w:bookmarkEnd w:id="0"/>
      <w:bookmarkEnd w:id="1"/>
      <w:r>
        <w:t xml:space="preserve"> </w:t>
      </w:r>
    </w:p>
    <w:p w14:paraId="22C8A58D" w14:textId="77777777" w:rsidR="00AD154C" w:rsidRDefault="00AD154C" w:rsidP="00AD154C">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683C76D" w14:textId="77777777" w:rsidR="00AD154C" w:rsidRDefault="00AD154C" w:rsidP="00AD154C">
      <w:pPr>
        <w:pStyle w:val="List"/>
      </w:pPr>
      <w:r>
        <w:t>(a)</w:t>
      </w:r>
      <w:r>
        <w:tab/>
        <w:t>Base Points, as calculated by ERCOT.  The Protected Information status of this information shall expire 60 days after the applicable Operating Day;</w:t>
      </w:r>
    </w:p>
    <w:p w14:paraId="088652BA" w14:textId="77777777" w:rsidR="00AD154C" w:rsidRDefault="00AD154C" w:rsidP="00AD154C">
      <w:pPr>
        <w:pStyle w:val="List"/>
      </w:pPr>
      <w:r>
        <w:lastRenderedPageBreak/>
        <w:t>(b)</w:t>
      </w:r>
      <w:r>
        <w:tab/>
        <w:t>Bids, offers, or pricing information identifiable to a specific Qualified Scheduling Entity (QSE) or Resource.  The Protected Information status of part of this information shall expire 60 days after the applicable Operating Day, as follows:</w:t>
      </w:r>
    </w:p>
    <w:p w14:paraId="242070E7" w14:textId="77777777" w:rsidR="00AD154C" w:rsidRDefault="00AD154C" w:rsidP="00AD154C">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0B9824C3" w14:textId="77777777" w:rsidR="00AD154C" w:rsidRDefault="00AD154C" w:rsidP="00AD154C">
      <w:pPr>
        <w:pStyle w:val="List2"/>
      </w:pPr>
      <w:r w:rsidRPr="00D81B49">
        <w:t>(ii)</w:t>
      </w:r>
      <w:r w:rsidRPr="00D81B49">
        <w:tab/>
        <w:t>The quantity of Ancillary Service offered by Operating Hour for each Resource for all Ancillary Service submitted for the DAM or any SASM; and</w:t>
      </w:r>
    </w:p>
    <w:p w14:paraId="66C71452" w14:textId="77777777" w:rsidR="00AD154C" w:rsidRDefault="00AD154C" w:rsidP="00AD154C">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7A3D4964" w14:textId="77777777" w:rsidTr="00F43BCD">
        <w:tc>
          <w:tcPr>
            <w:tcW w:w="9332" w:type="dxa"/>
            <w:tcBorders>
              <w:top w:val="single" w:sz="4" w:space="0" w:color="auto"/>
              <w:left w:val="single" w:sz="4" w:space="0" w:color="auto"/>
              <w:bottom w:val="single" w:sz="4" w:space="0" w:color="auto"/>
              <w:right w:val="single" w:sz="4" w:space="0" w:color="auto"/>
            </w:tcBorders>
            <w:shd w:val="clear" w:color="auto" w:fill="D9D9D9"/>
          </w:tcPr>
          <w:p w14:paraId="7E637290" w14:textId="77777777" w:rsidR="00AD154C" w:rsidRDefault="00AD154C" w:rsidP="00F43BCD">
            <w:pPr>
              <w:spacing w:before="120" w:after="240"/>
              <w:rPr>
                <w:b/>
                <w:i/>
              </w:rPr>
            </w:pPr>
            <w:r>
              <w:rPr>
                <w:b/>
                <w:i/>
              </w:rPr>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482F0A47" w14:textId="77777777" w:rsidR="00AD154C" w:rsidRPr="00FF4889" w:rsidRDefault="00AD154C" w:rsidP="00F43BCD">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4FAA2B52" w14:textId="77777777" w:rsidR="00AD154C" w:rsidRPr="00FF4889" w:rsidRDefault="00AD154C" w:rsidP="00F43BCD">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4E4CC759" w14:textId="77777777" w:rsidR="00AD154C" w:rsidRPr="00FF4889" w:rsidRDefault="00AD154C" w:rsidP="00F43BCD">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2888403" w14:textId="77777777" w:rsidR="00AD154C" w:rsidRPr="005901EB" w:rsidRDefault="00AD154C" w:rsidP="00F43BCD">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1C358D85" w14:textId="77777777" w:rsidR="00AD154C" w:rsidRDefault="00AD154C" w:rsidP="00AD154C">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D82FB76" w14:textId="77777777" w:rsidR="00AD154C" w:rsidRDefault="00AD154C" w:rsidP="00AD154C">
      <w:pPr>
        <w:spacing w:after="240"/>
        <w:ind w:left="2160" w:hanging="720"/>
      </w:pPr>
      <w:r>
        <w:lastRenderedPageBreak/>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34F5B708" w14:textId="77777777" w:rsidR="00AD154C" w:rsidRDefault="00AD154C" w:rsidP="00AD154C">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17B8D97" w14:textId="77777777" w:rsidR="00AD154C" w:rsidRDefault="00AD154C" w:rsidP="00AD154C">
      <w:pPr>
        <w:spacing w:after="240"/>
        <w:ind w:left="2880" w:hanging="720"/>
      </w:pPr>
      <w:r>
        <w:t>(B)</w:t>
      </w:r>
      <w:r>
        <w:tab/>
        <w:t>The Resource’s fuel type;</w:t>
      </w:r>
    </w:p>
    <w:p w14:paraId="0BF3B1FA" w14:textId="77777777" w:rsidR="00AD154C" w:rsidRDefault="00AD154C" w:rsidP="00AD154C">
      <w:pPr>
        <w:spacing w:after="240"/>
        <w:ind w:left="2880" w:hanging="720"/>
      </w:pPr>
      <w:r>
        <w:t>(C)</w:t>
      </w:r>
      <w:r>
        <w:tab/>
        <w:t xml:space="preserve">The type of Outage or derate; </w:t>
      </w:r>
    </w:p>
    <w:p w14:paraId="1EFF6850" w14:textId="77777777" w:rsidR="00AD154C" w:rsidRDefault="00AD154C" w:rsidP="00AD154C">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47518A25" w14:textId="77777777" w:rsidR="00AD154C" w:rsidRDefault="00AD154C" w:rsidP="00AD154C">
      <w:pPr>
        <w:spacing w:after="240"/>
        <w:ind w:left="2880" w:hanging="720"/>
      </w:pPr>
      <w:r>
        <w:t>(E)</w:t>
      </w:r>
      <w:r>
        <w:tab/>
        <w:t>T</w:t>
      </w:r>
      <w:r w:rsidRPr="00CF4639">
        <w:t xml:space="preserve">he </w:t>
      </w:r>
      <w:r>
        <w:t>Resource’s applicable Seasonal net maximum sustainable rating;</w:t>
      </w:r>
    </w:p>
    <w:p w14:paraId="1E2D996A" w14:textId="77777777" w:rsidR="00AD154C" w:rsidRDefault="00AD154C" w:rsidP="00AD154C">
      <w:pPr>
        <w:spacing w:after="240"/>
        <w:ind w:left="2880" w:hanging="720"/>
      </w:pPr>
      <w:r>
        <w:t>(F)</w:t>
      </w:r>
      <w:r>
        <w:tab/>
        <w:t>The available and outaged MW during the Outage or derate</w:t>
      </w:r>
      <w:r w:rsidRPr="00CF4639">
        <w:t xml:space="preserve">; and </w:t>
      </w:r>
    </w:p>
    <w:p w14:paraId="56634788" w14:textId="77777777" w:rsidR="00AD154C" w:rsidRDefault="00AD154C" w:rsidP="00AD154C">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39BC05F2" w14:textId="77777777" w:rsidR="00AD154C" w:rsidRPr="003666A3" w:rsidRDefault="00AD154C" w:rsidP="00AD154C">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7D3CF113" w14:textId="77777777" w:rsidR="00AD154C" w:rsidRDefault="00AD154C" w:rsidP="00AD154C">
      <w:pPr>
        <w:spacing w:after="240"/>
        <w:ind w:left="2160" w:hanging="720"/>
      </w:pPr>
      <w:r>
        <w:t>(iii)</w:t>
      </w:r>
      <w:r>
        <w:tab/>
        <w:t xml:space="preserve">For all other information, the Protected Information status shall expire </w:t>
      </w:r>
      <w:r w:rsidRPr="00827492">
        <w:t>60 days after the applicable Operating Day;</w:t>
      </w:r>
    </w:p>
    <w:p w14:paraId="25F94FC7" w14:textId="77777777" w:rsidR="00AD154C" w:rsidRDefault="00AD154C" w:rsidP="00AD154C">
      <w:pPr>
        <w:pStyle w:val="List"/>
      </w:pPr>
      <w:r>
        <w:t>(d)</w:t>
      </w:r>
      <w:r>
        <w:tab/>
        <w:t>Current Operating Plans (COPs).  The Protected Information status of this information shall expire 60 days after the applicable Operating Day;</w:t>
      </w:r>
    </w:p>
    <w:p w14:paraId="68765218" w14:textId="77777777" w:rsidR="00AD154C" w:rsidRDefault="00AD154C" w:rsidP="00AD154C">
      <w:pPr>
        <w:pStyle w:val="List"/>
      </w:pPr>
      <w:r>
        <w:t>(e)</w:t>
      </w:r>
      <w:r>
        <w:tab/>
        <w:t>Ancillary Service Trades, Energy Trades, and Capacity Trades identifiable to a specific QSE or Resource.  The Protected Information status of this information shall expire 180 days after the applicable Operating Day;</w:t>
      </w:r>
    </w:p>
    <w:p w14:paraId="1E384387" w14:textId="77777777" w:rsidR="00AD154C" w:rsidRDefault="00AD154C" w:rsidP="00AD154C">
      <w:pPr>
        <w:pStyle w:val="List"/>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2D2C4567"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6F835F97" w14:textId="77777777" w:rsidR="00AD154C" w:rsidRDefault="00AD154C" w:rsidP="00F43BCD">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1DF723FC" w14:textId="77777777" w:rsidR="00AD154C" w:rsidRPr="005901EB" w:rsidRDefault="00AD154C" w:rsidP="00F43BCD">
            <w:pPr>
              <w:spacing w:after="240"/>
              <w:ind w:left="1440" w:hanging="720"/>
            </w:pPr>
            <w:r w:rsidRPr="00FF4889">
              <w:lastRenderedPageBreak/>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66F4581" w14:textId="77777777" w:rsidR="00AD154C" w:rsidRDefault="00AD154C" w:rsidP="00AD154C">
      <w:pPr>
        <w:pStyle w:val="List"/>
        <w:spacing w:before="240"/>
      </w:pPr>
      <w:r>
        <w:lastRenderedPageBreak/>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5CA2B79" w14:textId="77777777" w:rsidR="00AD154C" w:rsidRDefault="00AD154C" w:rsidP="00AD154C">
      <w:pPr>
        <w:pStyle w:val="List"/>
      </w:pPr>
      <w:r>
        <w:t>(h)</w:t>
      </w:r>
      <w:r>
        <w:tab/>
        <w:t>Raw and Adjusted Metered Load (AML) data (demand and energy) identifiable to:</w:t>
      </w:r>
    </w:p>
    <w:p w14:paraId="77F290FA" w14:textId="77777777" w:rsidR="00AD154C" w:rsidRDefault="00AD154C" w:rsidP="00AD154C">
      <w:pPr>
        <w:pStyle w:val="List2"/>
      </w:pPr>
      <w:r>
        <w:t>(i)</w:t>
      </w:r>
      <w:r>
        <w:tab/>
        <w:t>A specific QSE or Load Serving Entity (LSE).  The Protected Information status of this information shall expire 180 days after the applicable Operating Day; or</w:t>
      </w:r>
    </w:p>
    <w:p w14:paraId="2FB0C6B9" w14:textId="77777777" w:rsidR="00AD154C" w:rsidRDefault="00AD154C" w:rsidP="00AD154C">
      <w:pPr>
        <w:pStyle w:val="List2"/>
      </w:pPr>
      <w:r>
        <w:t>(ii)</w:t>
      </w:r>
      <w:r>
        <w:tab/>
        <w:t>A specific Customer or Electric Service Identifier</w:t>
      </w:r>
      <w:r w:rsidRPr="00F77F4E">
        <w:t xml:space="preserve"> </w:t>
      </w:r>
      <w:r>
        <w:t>(ESI ID);</w:t>
      </w:r>
    </w:p>
    <w:p w14:paraId="2BC48372" w14:textId="77777777" w:rsidR="00AD154C" w:rsidRDefault="00AD154C" w:rsidP="00AD154C">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2CF376E5" w14:textId="77777777" w:rsidR="00AD154C" w:rsidRDefault="00AD154C" w:rsidP="00AD154C">
      <w:pPr>
        <w:pStyle w:val="List"/>
      </w:pPr>
      <w:r>
        <w:t>(j)</w:t>
      </w:r>
      <w:r>
        <w:tab/>
        <w:t>Settlement Statements and Invoices identifiable to a specific QSE.  The Protected Information status of this information shall expire 180 days after the applicable Operating Day;</w:t>
      </w:r>
    </w:p>
    <w:p w14:paraId="1324F7CD" w14:textId="77777777" w:rsidR="00AD154C" w:rsidRDefault="00AD154C" w:rsidP="00AD154C">
      <w:pPr>
        <w:pStyle w:val="List"/>
      </w:pPr>
      <w:r>
        <w:t>(k)</w:t>
      </w:r>
      <w:r>
        <w:tab/>
        <w:t>Number of ESI IDs identifiable to a specific LSE.  The Protected Information status of this information shall expire 365 days after the applicable Operating Day;</w:t>
      </w:r>
    </w:p>
    <w:p w14:paraId="0C432754" w14:textId="77777777" w:rsidR="00AD154C" w:rsidRDefault="00AD154C" w:rsidP="00AD154C">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0748694E" w14:textId="77777777" w:rsidR="00AD154C" w:rsidRDefault="00AD154C" w:rsidP="00AD154C">
      <w:pPr>
        <w:pStyle w:val="List"/>
      </w:pPr>
      <w:r>
        <w:t>(m)</w:t>
      </w:r>
      <w:r>
        <w:tab/>
        <w:t>Resource-specific costs, design and engineering data, including such data submitted in connection with a verifiable cost appeal;</w:t>
      </w:r>
    </w:p>
    <w:p w14:paraId="7FFC9A1E" w14:textId="77777777" w:rsidR="00AD154C" w:rsidRDefault="00AD154C" w:rsidP="00AD154C">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18B1675D" w14:textId="77777777" w:rsidR="00AD154C" w:rsidRDefault="00AD154C" w:rsidP="00AD154C">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68D71501" w14:textId="77777777" w:rsidR="00AD154C" w:rsidRDefault="00AD154C" w:rsidP="00AD154C">
      <w:pPr>
        <w:pStyle w:val="List2"/>
      </w:pPr>
      <w:r>
        <w:t>(ii)</w:t>
      </w:r>
      <w:r>
        <w:tab/>
        <w:t>The Protected Information status of all other CRR information identified above in item (n) shall expire six months after the end of the year in which the CRR was effective.</w:t>
      </w:r>
    </w:p>
    <w:p w14:paraId="1E4DA660" w14:textId="77777777" w:rsidR="00AD154C" w:rsidRDefault="00AD154C" w:rsidP="00AD154C">
      <w:pPr>
        <w:pStyle w:val="List"/>
      </w:pPr>
      <w:r>
        <w:lastRenderedPageBreak/>
        <w:t>(o)</w:t>
      </w:r>
      <w:r>
        <w:tab/>
        <w:t>Renewable Energy Credit (REC) account balances.  The Protected Information status of this information shall expire three years after the REC Settlement period ends;</w:t>
      </w:r>
    </w:p>
    <w:p w14:paraId="23F470A4" w14:textId="77777777" w:rsidR="00AD154C" w:rsidRDefault="00AD154C" w:rsidP="00AD154C">
      <w:pPr>
        <w:pStyle w:val="List"/>
      </w:pPr>
      <w:r>
        <w:t>(p)</w:t>
      </w:r>
      <w:r>
        <w:tab/>
        <w:t>Credit limits identifiable to a specific QSE;</w:t>
      </w:r>
    </w:p>
    <w:p w14:paraId="73920D28" w14:textId="77777777" w:rsidR="00AD154C" w:rsidRDefault="00AD154C" w:rsidP="00AD154C">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450F9F9B" w14:textId="77777777" w:rsidR="00AD154C" w:rsidRDefault="00AD154C" w:rsidP="00AD154C">
      <w:pPr>
        <w:pStyle w:val="List"/>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036AE2B1" w14:textId="77777777" w:rsidR="00AD154C" w:rsidRDefault="00AD154C" w:rsidP="00AD154C">
      <w:pPr>
        <w:pStyle w:val="List"/>
      </w:pPr>
      <w:r>
        <w:t>(s)</w:t>
      </w:r>
      <w:r>
        <w:tab/>
        <w:t>Any software, products of software, or other vendor information that ERCOT is required to keep confidential under its agreements;</w:t>
      </w:r>
    </w:p>
    <w:p w14:paraId="36874A90" w14:textId="77777777" w:rsidR="00AD154C" w:rsidRDefault="00AD154C" w:rsidP="00AD154C">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6B9FCDB2"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7F443ADE" w14:textId="77777777" w:rsidR="00AD154C" w:rsidRDefault="00AD154C" w:rsidP="00F43BCD">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7935E91" w14:textId="77777777" w:rsidR="00AD154C" w:rsidRPr="005901EB" w:rsidRDefault="00AD154C" w:rsidP="00F43BCD">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CA30A97" w14:textId="2AC1BD9C" w:rsidR="00AD154C" w:rsidRDefault="00AD154C" w:rsidP="00AD154C">
      <w:pPr>
        <w:pStyle w:val="List"/>
        <w:spacing w:before="240"/>
      </w:pPr>
      <w:r>
        <w:t>(u)</w:t>
      </w:r>
      <w:r>
        <w:tab/>
        <w:t xml:space="preserve">Direct Current Tie (DC Tie) Schedule information.  </w:t>
      </w:r>
      <w:r w:rsidRPr="00BC54CE">
        <w:t xml:space="preserve">The Protected Information status of this information shall expire </w:t>
      </w:r>
      <w:del w:id="2" w:author="ERCOT" w:date="2023-03-07T13:33:00Z">
        <w:r w:rsidRPr="00BC54CE" w:rsidDel="00536621">
          <w:delText>60 days after the applicable Operating Day</w:delText>
        </w:r>
      </w:del>
      <w:ins w:id="3" w:author="ERCOT" w:date="2023-03-07T13:34:00Z">
        <w:r w:rsidR="0001705E">
          <w:t xml:space="preserve">on the date on which ERCOT files the report with the PUCT that is required by P.U.C. </w:t>
        </w:r>
        <w:r w:rsidR="0001705E" w:rsidRPr="008C1348">
          <w:rPr>
            <w:iCs/>
            <w:smallCaps/>
          </w:rPr>
          <w:t>Subst</w:t>
        </w:r>
        <w:r w:rsidR="0001705E" w:rsidRPr="006964D0">
          <w:rPr>
            <w:iCs/>
          </w:rPr>
          <w:t>. R.</w:t>
        </w:r>
        <w:r w:rsidR="0001705E">
          <w:t xml:space="preserve"> 25.192,</w:t>
        </w:r>
        <w:r w:rsidR="0001705E" w:rsidRPr="00785094">
          <w:t xml:space="preserve"> </w:t>
        </w:r>
        <w:r w:rsidR="0001705E">
          <w:t>Transmission Rates for Export from ERCOT, relating to energy imported and exported over DC Ties interconnected to the ERCOT System</w:t>
        </w:r>
      </w:ins>
      <w:r>
        <w:t xml:space="preserve">; </w:t>
      </w:r>
    </w:p>
    <w:p w14:paraId="45DA3678" w14:textId="77777777" w:rsidR="00AD154C" w:rsidRDefault="00AD154C" w:rsidP="00AD154C">
      <w:pPr>
        <w:pStyle w:val="List"/>
      </w:pPr>
      <w:r>
        <w:t>(v)</w:t>
      </w:r>
      <w:r>
        <w:tab/>
        <w:t xml:space="preserve">Any Texas Standard Electronic Transaction (TX SET) transaction submitted by an LSE to ERCOT or received by an LSE from ERCOT.  This paragraph does not apply to ERCOT’s compliance with: </w:t>
      </w:r>
    </w:p>
    <w:p w14:paraId="5F687DEC" w14:textId="77777777" w:rsidR="00AD154C" w:rsidRDefault="00AD154C" w:rsidP="00AD154C">
      <w:pPr>
        <w:pStyle w:val="List2"/>
      </w:pPr>
      <w:r>
        <w:t>(i)</w:t>
      </w:r>
      <w:r>
        <w:tab/>
        <w:t xml:space="preserve">PUCT Substantive Rules on performance measure reporting; </w:t>
      </w:r>
    </w:p>
    <w:p w14:paraId="46B3A8E4" w14:textId="77777777" w:rsidR="00AD154C" w:rsidRDefault="00AD154C" w:rsidP="00AD154C">
      <w:pPr>
        <w:pStyle w:val="List2"/>
      </w:pPr>
      <w:r>
        <w:t>(ii)</w:t>
      </w:r>
      <w:r>
        <w:tab/>
        <w:t xml:space="preserve">These Protocols or Other Binding Documents; or </w:t>
      </w:r>
    </w:p>
    <w:p w14:paraId="75630AB7" w14:textId="77777777" w:rsidR="00AD154C" w:rsidRDefault="00AD154C" w:rsidP="00AD154C">
      <w:pPr>
        <w:pStyle w:val="List2"/>
      </w:pPr>
      <w:r>
        <w:t>(iii)</w:t>
      </w:r>
      <w:r>
        <w:tab/>
        <w:t>Any Technical Advisory Committee (TAC)-approved reporting requirements;</w:t>
      </w:r>
    </w:p>
    <w:p w14:paraId="739F1127" w14:textId="77777777" w:rsidR="00AD154C" w:rsidRDefault="00AD154C" w:rsidP="00AD154C">
      <w:pPr>
        <w:pStyle w:val="List"/>
      </w:pPr>
      <w:r>
        <w:t>(w)</w:t>
      </w:r>
      <w:r>
        <w:tab/>
        <w:t>Information concerning a Mothballed Generation Resource’s probability of return to service and expected lead time for returning to service submitted pursuant to Section 3.14.1.9, Generation Resource Status Updates;</w:t>
      </w:r>
    </w:p>
    <w:p w14:paraId="3861FCFB" w14:textId="77777777" w:rsidR="00AD154C" w:rsidRDefault="00AD154C" w:rsidP="00AD154C">
      <w:pPr>
        <w:pStyle w:val="List"/>
      </w:pPr>
      <w:r>
        <w:t>(x)</w:t>
      </w:r>
      <w:r>
        <w:tab/>
        <w:t>Information provided by Entities under Section 10.3.2.4, Reporting of Net Generation Capacity;</w:t>
      </w:r>
    </w:p>
    <w:p w14:paraId="2232EDBF" w14:textId="77777777" w:rsidR="00AD154C" w:rsidRDefault="00AD154C" w:rsidP="00AD154C">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16D77395" w14:textId="77777777" w:rsidR="00AD154C" w:rsidRDefault="00AD154C" w:rsidP="00AD154C">
      <w:pPr>
        <w:pStyle w:val="List"/>
      </w:pPr>
      <w:r>
        <w:t>(z)</w:t>
      </w:r>
      <w:r>
        <w:tab/>
        <w:t xml:space="preserve">Non-public financial information provided by a Counter-Party to ERCOT pursuant to meeting its credit qualification requirements as well as the QSE’s form of credit support; </w:t>
      </w:r>
    </w:p>
    <w:p w14:paraId="6279E1A2" w14:textId="77777777" w:rsidR="00AD154C" w:rsidRDefault="00AD154C" w:rsidP="00AD154C">
      <w:pPr>
        <w:pStyle w:val="List"/>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78D20121" w14:textId="77777777" w:rsidR="00AD154C" w:rsidRDefault="00AD154C" w:rsidP="00AD154C">
      <w:pPr>
        <w:pStyle w:val="List"/>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2B8243CE" w14:textId="77777777" w:rsidR="00AD154C" w:rsidRDefault="00AD154C" w:rsidP="00AD154C">
      <w:pPr>
        <w:pStyle w:val="List"/>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3F6FF035" w14:textId="77777777" w:rsidR="00AD154C" w:rsidRDefault="00AD154C" w:rsidP="00AD154C">
      <w:pPr>
        <w:pStyle w:val="List"/>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45EE7D6" w14:textId="77777777" w:rsidR="00AD154C" w:rsidRDefault="00AD154C" w:rsidP="00AD154C">
      <w:pPr>
        <w:pStyle w:val="List"/>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w:t>
      </w:r>
      <w:r w:rsidRPr="00035ACA">
        <w:lastRenderedPageBreak/>
        <w:t>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D154C" w14:paraId="255E5EF6" w14:textId="77777777" w:rsidTr="00F43BCD">
        <w:tc>
          <w:tcPr>
            <w:tcW w:w="9558" w:type="dxa"/>
            <w:tcBorders>
              <w:top w:val="single" w:sz="4" w:space="0" w:color="auto"/>
              <w:left w:val="single" w:sz="4" w:space="0" w:color="auto"/>
              <w:bottom w:val="single" w:sz="4" w:space="0" w:color="auto"/>
              <w:right w:val="single" w:sz="4" w:space="0" w:color="auto"/>
            </w:tcBorders>
            <w:shd w:val="clear" w:color="auto" w:fill="D9D9D9"/>
          </w:tcPr>
          <w:p w14:paraId="07F0DAA2" w14:textId="77777777" w:rsidR="00AD154C" w:rsidRDefault="00AD154C" w:rsidP="00F43BCD">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3E001CD1" w14:textId="77777777" w:rsidR="00AD154C" w:rsidRPr="005901EB" w:rsidRDefault="00AD154C" w:rsidP="00F43BCD">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306DBF76" w14:textId="77777777" w:rsidR="00AD154C" w:rsidRDefault="00AD154C" w:rsidP="00AD154C">
      <w:pPr>
        <w:pStyle w:val="List"/>
        <w:spacing w:before="2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7D56DF44" w14:textId="77777777" w:rsidR="00AD154C" w:rsidRDefault="00AD154C" w:rsidP="00AD154C">
      <w:pPr>
        <w:pStyle w:val="List"/>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08C025E6" w14:textId="77777777" w:rsidR="00AD154C" w:rsidRDefault="00AD154C" w:rsidP="00AD154C">
      <w:pPr>
        <w:pStyle w:val="List"/>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E7A9523" w14:textId="77777777" w:rsidR="00AD154C" w:rsidRDefault="00AD154C" w:rsidP="00AD154C">
      <w:pPr>
        <w:pStyle w:val="List"/>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 and</w:t>
      </w:r>
    </w:p>
    <w:p w14:paraId="4FB83C7A" w14:textId="77777777" w:rsidR="00AD154C" w:rsidRPr="003B1113" w:rsidRDefault="00AD154C" w:rsidP="00AD154C">
      <w:pPr>
        <w:pStyle w:val="List"/>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035099FA"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79CE21F" w:rsidR="00D176CF" w:rsidRDefault="00536621">
    <w:pPr>
      <w:pStyle w:val="Footer"/>
      <w:tabs>
        <w:tab w:val="clear" w:pos="4320"/>
        <w:tab w:val="clear" w:pos="8640"/>
        <w:tab w:val="right" w:pos="9360"/>
      </w:tabs>
      <w:rPr>
        <w:rFonts w:ascii="Arial" w:hAnsi="Arial" w:cs="Arial"/>
        <w:sz w:val="18"/>
      </w:rPr>
    </w:pPr>
    <w:r>
      <w:rPr>
        <w:rFonts w:ascii="Arial" w:hAnsi="Arial" w:cs="Arial"/>
        <w:sz w:val="18"/>
      </w:rPr>
      <w:t>1166</w:t>
    </w:r>
    <w:r w:rsidR="00D176CF">
      <w:rPr>
        <w:rFonts w:ascii="Arial" w:hAnsi="Arial" w:cs="Arial"/>
        <w:sz w:val="18"/>
      </w:rPr>
      <w:t>NPRR</w:t>
    </w:r>
    <w:r>
      <w:rPr>
        <w:rFonts w:ascii="Arial" w:hAnsi="Arial" w:cs="Arial"/>
        <w:sz w:val="18"/>
      </w:rPr>
      <w:t>-01</w:t>
    </w:r>
    <w:r w:rsidR="00AD5A97">
      <w:rPr>
        <w:rFonts w:ascii="Arial" w:hAnsi="Arial" w:cs="Arial"/>
        <w:sz w:val="18"/>
      </w:rPr>
      <w:t xml:space="preserve"> </w:t>
    </w:r>
    <w:r w:rsidR="009B147B">
      <w:rPr>
        <w:rFonts w:ascii="Arial" w:hAnsi="Arial" w:cs="Arial"/>
        <w:sz w:val="18"/>
      </w:rPr>
      <w:t xml:space="preserve">Protected Information Status of DC Tie Schedule Information </w:t>
    </w:r>
    <w:r>
      <w:rPr>
        <w:rFonts w:ascii="Arial" w:hAnsi="Arial" w:cs="Arial"/>
        <w:sz w:val="18"/>
      </w:rPr>
      <w:t>030723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05E"/>
    <w:rsid w:val="00060A5A"/>
    <w:rsid w:val="00064B44"/>
    <w:rsid w:val="00067FE2"/>
    <w:rsid w:val="0007682E"/>
    <w:rsid w:val="00084E41"/>
    <w:rsid w:val="000D1AEB"/>
    <w:rsid w:val="000D3E64"/>
    <w:rsid w:val="000F13C5"/>
    <w:rsid w:val="000F464C"/>
    <w:rsid w:val="00105A36"/>
    <w:rsid w:val="001313B4"/>
    <w:rsid w:val="0014546D"/>
    <w:rsid w:val="001500D9"/>
    <w:rsid w:val="00156DB7"/>
    <w:rsid w:val="00157228"/>
    <w:rsid w:val="00160C3C"/>
    <w:rsid w:val="0017783C"/>
    <w:rsid w:val="0018210B"/>
    <w:rsid w:val="0019314C"/>
    <w:rsid w:val="001C32FA"/>
    <w:rsid w:val="001D5A5F"/>
    <w:rsid w:val="001D6F7F"/>
    <w:rsid w:val="001F1010"/>
    <w:rsid w:val="001F38F0"/>
    <w:rsid w:val="00237430"/>
    <w:rsid w:val="00276A99"/>
    <w:rsid w:val="00286AD9"/>
    <w:rsid w:val="00290244"/>
    <w:rsid w:val="002966F3"/>
    <w:rsid w:val="002B69F3"/>
    <w:rsid w:val="002B763A"/>
    <w:rsid w:val="002D382A"/>
    <w:rsid w:val="002F1EDD"/>
    <w:rsid w:val="003013F2"/>
    <w:rsid w:val="0030232A"/>
    <w:rsid w:val="0030694A"/>
    <w:rsid w:val="003069F4"/>
    <w:rsid w:val="0032749E"/>
    <w:rsid w:val="00360920"/>
    <w:rsid w:val="00384709"/>
    <w:rsid w:val="00386C35"/>
    <w:rsid w:val="00393D8A"/>
    <w:rsid w:val="003A3D77"/>
    <w:rsid w:val="003B5AED"/>
    <w:rsid w:val="003C6B7B"/>
    <w:rsid w:val="004135BD"/>
    <w:rsid w:val="004302A4"/>
    <w:rsid w:val="004463BA"/>
    <w:rsid w:val="00473244"/>
    <w:rsid w:val="00480E35"/>
    <w:rsid w:val="004822D4"/>
    <w:rsid w:val="0049290B"/>
    <w:rsid w:val="004A4451"/>
    <w:rsid w:val="004D3958"/>
    <w:rsid w:val="005008DF"/>
    <w:rsid w:val="005045D0"/>
    <w:rsid w:val="00524C67"/>
    <w:rsid w:val="00534C6C"/>
    <w:rsid w:val="00536621"/>
    <w:rsid w:val="005841C0"/>
    <w:rsid w:val="0059260F"/>
    <w:rsid w:val="005E5074"/>
    <w:rsid w:val="00612E4F"/>
    <w:rsid w:val="00615D5E"/>
    <w:rsid w:val="00622E99"/>
    <w:rsid w:val="00625E5D"/>
    <w:rsid w:val="0066370F"/>
    <w:rsid w:val="0069366B"/>
    <w:rsid w:val="006A0784"/>
    <w:rsid w:val="006A697B"/>
    <w:rsid w:val="006B4DDE"/>
    <w:rsid w:val="006E4597"/>
    <w:rsid w:val="006F474E"/>
    <w:rsid w:val="00743968"/>
    <w:rsid w:val="00775069"/>
    <w:rsid w:val="00785094"/>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75CB3"/>
    <w:rsid w:val="00887E28"/>
    <w:rsid w:val="008C66D2"/>
    <w:rsid w:val="008D5C3A"/>
    <w:rsid w:val="008E6DA2"/>
    <w:rsid w:val="00907B1E"/>
    <w:rsid w:val="00943AFD"/>
    <w:rsid w:val="00963A51"/>
    <w:rsid w:val="00983B6E"/>
    <w:rsid w:val="009936F8"/>
    <w:rsid w:val="009A3772"/>
    <w:rsid w:val="009B147B"/>
    <w:rsid w:val="009D17F0"/>
    <w:rsid w:val="00A42796"/>
    <w:rsid w:val="00A5281D"/>
    <w:rsid w:val="00A5311D"/>
    <w:rsid w:val="00AD154C"/>
    <w:rsid w:val="00AD3B58"/>
    <w:rsid w:val="00AD5A97"/>
    <w:rsid w:val="00AF56C6"/>
    <w:rsid w:val="00AF7CB2"/>
    <w:rsid w:val="00B032E8"/>
    <w:rsid w:val="00B57F96"/>
    <w:rsid w:val="00B67892"/>
    <w:rsid w:val="00BA4D33"/>
    <w:rsid w:val="00BC2D06"/>
    <w:rsid w:val="00C744EB"/>
    <w:rsid w:val="00C90702"/>
    <w:rsid w:val="00C917FF"/>
    <w:rsid w:val="00C9766A"/>
    <w:rsid w:val="00CC4F39"/>
    <w:rsid w:val="00CD544C"/>
    <w:rsid w:val="00CE3596"/>
    <w:rsid w:val="00CF4256"/>
    <w:rsid w:val="00D04FE8"/>
    <w:rsid w:val="00D1042E"/>
    <w:rsid w:val="00D176CF"/>
    <w:rsid w:val="00D17AD5"/>
    <w:rsid w:val="00D271E3"/>
    <w:rsid w:val="00D43D01"/>
    <w:rsid w:val="00D47A80"/>
    <w:rsid w:val="00D85807"/>
    <w:rsid w:val="00D87349"/>
    <w:rsid w:val="00D91EE9"/>
    <w:rsid w:val="00D9627A"/>
    <w:rsid w:val="00D97220"/>
    <w:rsid w:val="00DF6C47"/>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6" TargetMode="External"/><Relationship Id="rId13" Type="http://schemas.openxmlformats.org/officeDocument/2006/relationships/control" Target="activeX/activeX3.xml"/><Relationship Id="rId18" Type="http://schemas.openxmlformats.org/officeDocument/2006/relationships/hyperlink" Target="mailto:Randy.Roberts@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Erin.Wasik-Gutierrez@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oug.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2653</Words>
  <Characters>15881</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18498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5</cp:revision>
  <cp:lastPrinted>2013-11-15T22:11:00Z</cp:lastPrinted>
  <dcterms:created xsi:type="dcterms:W3CDTF">2023-03-07T19:23:00Z</dcterms:created>
  <dcterms:modified xsi:type="dcterms:W3CDTF">2023-03-07T19:43:00Z</dcterms:modified>
</cp:coreProperties>
</file>